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42F5B" w:rsidRPr="000314D8" w:rsidRDefault="00842F5B" w:rsidP="00842F5B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bookmarkStart w:id="0" w:name="_Toc40976864"/>
      <w:bookmarkStart w:id="1" w:name="_Toc157000255"/>
      <w:bookmarkStart w:id="2" w:name="_Toc157000257"/>
      <w:bookmarkStart w:id="3" w:name="_Hlk20901195"/>
      <w:r w:rsidRPr="000314D8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Приложение </w:t>
      </w:r>
      <w:bookmarkEnd w:id="0"/>
      <w:bookmarkEnd w:id="1"/>
      <w:r w:rsidR="00C6400B" w:rsidRPr="000314D8">
        <w:rPr>
          <w:rFonts w:ascii="Times New Roman" w:eastAsia="Times New Roman" w:hAnsi="Times New Roman" w:cs="Times New Roman"/>
          <w:sz w:val="24"/>
          <w:szCs w:val="24"/>
        </w:rPr>
        <w:t>2</w:t>
      </w:r>
    </w:p>
    <w:p w:rsidR="0022326A" w:rsidRPr="000314D8" w:rsidDel="00D907BE" w:rsidRDefault="009D1D9F" w:rsidP="009D1D9F">
      <w:pPr>
        <w:suppressAutoHyphens/>
        <w:spacing w:after="0" w:line="240" w:lineRule="auto"/>
        <w:ind w:left="5103"/>
        <w:rPr>
          <w:del w:id="4" w:author="Скобелева Карина Олеговна" w:date="2025-10-21T16:23:00Z"/>
          <w:rFonts w:ascii="Times New Roman" w:eastAsia="NSimSun" w:hAnsi="Times New Roman" w:cs="Lucida Sans"/>
          <w:kern w:val="2"/>
          <w:sz w:val="24"/>
          <w:szCs w:val="24"/>
          <w:lang w:eastAsia="zh-CN" w:bidi="hi-IN"/>
        </w:rPr>
      </w:pPr>
      <w:del w:id="5" w:author="Скобелева Карина Олеговна" w:date="2025-10-21T16:23:00Z">
        <w:r w:rsidRPr="000314D8" w:rsidDel="00D907BE">
          <w:rPr>
            <w:rFonts w:ascii="Times New Roman" w:eastAsia="NSimSun" w:hAnsi="Times New Roman" w:cs="Lucida Sans"/>
            <w:kern w:val="2"/>
            <w:sz w:val="24"/>
            <w:szCs w:val="24"/>
            <w:lang w:eastAsia="zh-CN" w:bidi="hi-IN"/>
          </w:rPr>
          <w:delText>к т</w:delText>
        </w:r>
        <w:r w:rsidR="002A3676" w:rsidRPr="000314D8" w:rsidDel="00D907BE">
          <w:rPr>
            <w:rFonts w:ascii="Times New Roman" w:eastAsia="NSimSun" w:hAnsi="Times New Roman" w:cs="Lucida Sans"/>
            <w:kern w:val="2"/>
            <w:sz w:val="24"/>
            <w:szCs w:val="24"/>
            <w:lang w:eastAsia="zh-CN" w:bidi="hi-IN"/>
          </w:rPr>
          <w:delText>ипов</w:delText>
        </w:r>
        <w:r w:rsidRPr="000314D8" w:rsidDel="00D907BE">
          <w:rPr>
            <w:rFonts w:ascii="Times New Roman" w:eastAsia="NSimSun" w:hAnsi="Times New Roman" w:cs="Lucida Sans"/>
            <w:kern w:val="2"/>
            <w:sz w:val="24"/>
            <w:szCs w:val="24"/>
            <w:lang w:eastAsia="zh-CN" w:bidi="hi-IN"/>
          </w:rPr>
          <w:delText>ой</w:delText>
        </w:r>
        <w:r w:rsidR="002A3676" w:rsidRPr="000314D8" w:rsidDel="00D907BE">
          <w:rPr>
            <w:rFonts w:ascii="Times New Roman" w:eastAsia="NSimSun" w:hAnsi="Times New Roman" w:cs="Lucida Sans"/>
            <w:kern w:val="2"/>
            <w:sz w:val="24"/>
            <w:szCs w:val="24"/>
            <w:lang w:eastAsia="zh-CN" w:bidi="hi-IN"/>
          </w:rPr>
          <w:delText xml:space="preserve"> форм</w:delText>
        </w:r>
        <w:r w:rsidRPr="000314D8" w:rsidDel="00D907BE">
          <w:rPr>
            <w:rFonts w:ascii="Times New Roman" w:eastAsia="NSimSun" w:hAnsi="Times New Roman" w:cs="Lucida Sans"/>
            <w:kern w:val="2"/>
            <w:sz w:val="24"/>
            <w:szCs w:val="24"/>
            <w:lang w:eastAsia="zh-CN" w:bidi="hi-IN"/>
          </w:rPr>
          <w:delText>е</w:delText>
        </w:r>
      </w:del>
    </w:p>
    <w:p w:rsidR="00842F5B" w:rsidRPr="000314D8" w:rsidRDefault="009D1D9F" w:rsidP="009D1D9F">
      <w:pPr>
        <w:suppressAutoHyphens/>
        <w:spacing w:after="0" w:line="240" w:lineRule="auto"/>
        <w:ind w:left="5103"/>
        <w:rPr>
          <w:rFonts w:ascii="Times New Roman" w:eastAsia="NSimSun" w:hAnsi="Times New Roman" w:cs="Lucida Sans"/>
          <w:kern w:val="2"/>
          <w:sz w:val="24"/>
          <w:szCs w:val="24"/>
          <w:lang w:eastAsia="zh-CN" w:bidi="hi-IN"/>
        </w:rPr>
      </w:pPr>
      <w:del w:id="6" w:author="Скобелева Карина Олеговна" w:date="2025-10-21T16:23:00Z">
        <w:r w:rsidRPr="000314D8" w:rsidDel="00D907BE">
          <w:rPr>
            <w:rFonts w:ascii="Times New Roman" w:eastAsia="NSimSun" w:hAnsi="Times New Roman" w:cs="Lucida Sans"/>
            <w:kern w:val="2"/>
            <w:sz w:val="24"/>
            <w:szCs w:val="24"/>
            <w:lang w:eastAsia="zh-CN" w:bidi="hi-IN"/>
          </w:rPr>
          <w:delText>а</w:delText>
        </w:r>
      </w:del>
      <w:ins w:id="7" w:author="Скобелева Карина Олеговна" w:date="2025-10-21T16:23:00Z">
        <w:r w:rsidR="00D907BE">
          <w:rPr>
            <w:rFonts w:ascii="Times New Roman" w:eastAsia="NSimSun" w:hAnsi="Times New Roman" w:cs="Lucida Sans"/>
            <w:kern w:val="2"/>
            <w:sz w:val="24"/>
            <w:szCs w:val="24"/>
            <w:lang w:eastAsia="zh-CN" w:bidi="hi-IN"/>
          </w:rPr>
          <w:t>А</w:t>
        </w:r>
      </w:ins>
      <w:bookmarkStart w:id="8" w:name="_GoBack"/>
      <w:bookmarkEnd w:id="8"/>
      <w:r w:rsidR="002A3676" w:rsidRPr="000314D8">
        <w:rPr>
          <w:rFonts w:ascii="Times New Roman" w:eastAsia="NSimSun" w:hAnsi="Times New Roman" w:cs="Lucida Sans"/>
          <w:kern w:val="2"/>
          <w:sz w:val="24"/>
          <w:szCs w:val="24"/>
          <w:lang w:eastAsia="zh-CN" w:bidi="hi-IN"/>
        </w:rPr>
        <w:t>дминистративного регламента предоставления</w:t>
      </w:r>
      <w:r w:rsidRPr="000314D8">
        <w:rPr>
          <w:rFonts w:ascii="Times New Roman" w:eastAsia="NSimSun" w:hAnsi="Times New Roman" w:cs="Lucida Sans"/>
          <w:kern w:val="2"/>
          <w:sz w:val="24"/>
          <w:szCs w:val="24"/>
          <w:lang w:eastAsia="zh-CN" w:bidi="hi-IN"/>
        </w:rPr>
        <w:t xml:space="preserve"> </w:t>
      </w:r>
      <w:r w:rsidR="002A3676" w:rsidRPr="000314D8">
        <w:rPr>
          <w:rFonts w:ascii="Times New Roman" w:eastAsia="NSimSun" w:hAnsi="Times New Roman" w:cs="Lucida Sans"/>
          <w:kern w:val="2"/>
          <w:sz w:val="24"/>
          <w:szCs w:val="24"/>
          <w:lang w:eastAsia="zh-CN" w:bidi="hi-IN"/>
        </w:rPr>
        <w:t>муниципальной услуги «Внесение (изменение, исключение) сведений в  реестр транспортных средств, принадлежащих пользователям</w:t>
      </w:r>
      <w:r w:rsidR="00C6400B" w:rsidRPr="000314D8">
        <w:rPr>
          <w:rFonts w:ascii="Times New Roman" w:eastAsia="NSimSun" w:hAnsi="Times New Roman" w:cs="Lucida Sans"/>
          <w:kern w:val="2"/>
          <w:sz w:val="24"/>
          <w:szCs w:val="24"/>
          <w:lang w:eastAsia="zh-CN" w:bidi="hi-IN"/>
        </w:rPr>
        <w:t xml:space="preserve">, которые оформили резидентские парковочные разрешения </w:t>
      </w:r>
      <w:r w:rsidR="002A3676" w:rsidRPr="000314D8">
        <w:rPr>
          <w:rFonts w:ascii="Times New Roman" w:eastAsia="NSimSun" w:hAnsi="Times New Roman" w:cs="Lucida Sans"/>
          <w:kern w:val="2"/>
          <w:sz w:val="24"/>
          <w:szCs w:val="24"/>
          <w:lang w:eastAsia="zh-CN" w:bidi="hi-IN"/>
        </w:rPr>
        <w:t>на парковки (парковочные места), расположенные на автомобильных дорогах общего пользования муниципального значения Московской области»</w:t>
      </w:r>
    </w:p>
    <w:p w:rsidR="008A3E64" w:rsidRDefault="008A3E64" w:rsidP="00A26E0A">
      <w:pPr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0"/>
        </w:rPr>
      </w:pPr>
    </w:p>
    <w:p w:rsidR="008A3E64" w:rsidRDefault="008A3E64" w:rsidP="000314D8">
      <w:pPr>
        <w:spacing w:after="0" w:line="240" w:lineRule="auto"/>
        <w:outlineLvl w:val="1"/>
        <w:rPr>
          <w:rFonts w:ascii="Times New Roman" w:eastAsia="Calibri" w:hAnsi="Times New Roman" w:cs="Times New Roman"/>
          <w:sz w:val="28"/>
          <w:szCs w:val="20"/>
        </w:rPr>
      </w:pPr>
    </w:p>
    <w:p w:rsidR="008A3E64" w:rsidRDefault="008A3E64" w:rsidP="00A26E0A">
      <w:pPr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0"/>
        </w:rPr>
      </w:pPr>
    </w:p>
    <w:p w:rsidR="0021066F" w:rsidRDefault="00A26E0A" w:rsidP="00A26E0A">
      <w:pPr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A26E0A">
        <w:rPr>
          <w:rFonts w:ascii="Times New Roman" w:eastAsia="Calibri" w:hAnsi="Times New Roman" w:cs="Times New Roman"/>
          <w:sz w:val="28"/>
          <w:szCs w:val="28"/>
        </w:rPr>
        <w:t>Форма</w:t>
      </w:r>
    </w:p>
    <w:p w:rsidR="00165E8C" w:rsidRDefault="009D1D9F" w:rsidP="0006448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р</w:t>
      </w:r>
      <w:r w:rsidRPr="009D1D9F">
        <w:rPr>
          <w:rFonts w:ascii="Times New Roman" w:eastAsia="Calibri" w:hAnsi="Times New Roman" w:cs="Times New Roman"/>
          <w:sz w:val="28"/>
          <w:szCs w:val="28"/>
        </w:rPr>
        <w:t>ешени</w:t>
      </w:r>
      <w:r>
        <w:rPr>
          <w:rFonts w:ascii="Times New Roman" w:eastAsia="Calibri" w:hAnsi="Times New Roman" w:cs="Times New Roman"/>
          <w:sz w:val="28"/>
          <w:szCs w:val="28"/>
        </w:rPr>
        <w:t>я</w:t>
      </w:r>
      <w:r w:rsidRPr="009D1D9F">
        <w:rPr>
          <w:rFonts w:ascii="Times New Roman" w:eastAsia="Calibri" w:hAnsi="Times New Roman" w:cs="Times New Roman"/>
          <w:sz w:val="28"/>
          <w:szCs w:val="28"/>
        </w:rPr>
        <w:t xml:space="preserve"> о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9D1D9F">
        <w:rPr>
          <w:rFonts w:ascii="Times New Roman" w:eastAsia="Calibri" w:hAnsi="Times New Roman" w:cs="Times New Roman"/>
          <w:sz w:val="28"/>
          <w:szCs w:val="28"/>
        </w:rPr>
        <w:t xml:space="preserve">редоставлении муниципальной услуги </w:t>
      </w:r>
      <w:r>
        <w:rPr>
          <w:rFonts w:ascii="Times New Roman" w:eastAsia="Calibri" w:hAnsi="Times New Roman" w:cs="Times New Roman"/>
          <w:sz w:val="28"/>
          <w:szCs w:val="28"/>
        </w:rPr>
        <w:t>«</w:t>
      </w:r>
      <w:r w:rsidR="00C6400B" w:rsidRPr="009D1D9F"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Внесение (изменение, исключение)</w:t>
      </w:r>
      <w:r w:rsidRPr="009D1D9F">
        <w:rPr>
          <w:rFonts w:ascii="Times New Roman" w:eastAsia="Calibri" w:hAnsi="Times New Roman" w:cs="Times New Roman"/>
          <w:sz w:val="28"/>
          <w:szCs w:val="28"/>
        </w:rPr>
        <w:t xml:space="preserve"> сведений в реестр транспортных средств, принадлежащих пользователям</w:t>
      </w:r>
      <w:r w:rsidR="00C6400B">
        <w:rPr>
          <w:rFonts w:ascii="Times New Roman" w:eastAsia="Calibri" w:hAnsi="Times New Roman" w:cs="Times New Roman"/>
          <w:sz w:val="28"/>
          <w:szCs w:val="28"/>
        </w:rPr>
        <w:t xml:space="preserve">, которые оформили резидентские парковочные разрешения </w:t>
      </w:r>
      <w:r w:rsidRPr="009D1D9F">
        <w:rPr>
          <w:rFonts w:ascii="Times New Roman" w:eastAsia="Calibri" w:hAnsi="Times New Roman" w:cs="Times New Roman"/>
          <w:sz w:val="28"/>
          <w:szCs w:val="28"/>
        </w:rPr>
        <w:t>на парковки (парковочные места), расположенные на автомобильных дорогах общего пользования муниципального значения Московской области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="00A94977" w:rsidRPr="00A949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End w:id="2"/>
    </w:p>
    <w:p w:rsidR="00A15790" w:rsidRDefault="00A15790" w:rsidP="00A26E0A">
      <w:pPr>
        <w:spacing w:after="0" w:line="240" w:lineRule="auto"/>
        <w:jc w:val="center"/>
        <w:outlineLvl w:val="1"/>
        <w:rPr>
          <w:ins w:id="9" w:author="Скобелева Карина Олеговна" w:date="2025-09-04T16:53:00Z"/>
          <w:rFonts w:ascii="Times New Roman" w:eastAsia="Calibri" w:hAnsi="Times New Roman" w:cs="Times New Roman"/>
          <w:sz w:val="28"/>
          <w:szCs w:val="28"/>
        </w:rPr>
      </w:pPr>
    </w:p>
    <w:p w:rsidR="000314D8" w:rsidRDefault="000314D8" w:rsidP="00A26E0A">
      <w:pPr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0314D8" w:rsidRPr="00E86AEB" w:rsidRDefault="000314D8" w:rsidP="000314D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6AEB">
        <w:rPr>
          <w:rFonts w:ascii="Times New Roman" w:eastAsia="Times New Roman" w:hAnsi="Times New Roman" w:cs="Times New Roman"/>
          <w:sz w:val="20"/>
          <w:szCs w:val="20"/>
          <w:lang w:eastAsia="ru-RU"/>
        </w:rPr>
        <w:object w:dxaOrig="915" w:dyaOrig="11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75pt;height:56.25pt" o:ole="" fillcolor="window">
            <v:imagedata r:id="rId4" o:title=""/>
          </v:shape>
          <o:OLEObject Type="Embed" ProgID="MSPhotoEd.3" ShapeID="_x0000_i1025" DrawAspect="Content" ObjectID="_1822568977" r:id="rId5"/>
        </w:object>
      </w:r>
    </w:p>
    <w:p w:rsidR="000314D8" w:rsidRPr="00E86AEB" w:rsidRDefault="000314D8" w:rsidP="000314D8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b/>
          <w:sz w:val="32"/>
          <w:szCs w:val="20"/>
          <w:lang w:eastAsia="ru-RU"/>
        </w:rPr>
      </w:pPr>
    </w:p>
    <w:p w:rsidR="000314D8" w:rsidRPr="00E86AEB" w:rsidRDefault="000314D8" w:rsidP="000314D8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b/>
          <w:sz w:val="32"/>
          <w:szCs w:val="20"/>
          <w:lang w:eastAsia="ru-RU"/>
        </w:rPr>
      </w:pPr>
      <w:r w:rsidRPr="00E86AEB">
        <w:rPr>
          <w:rFonts w:ascii="Arial" w:eastAsia="Times New Roman" w:hAnsi="Arial" w:cs="Times New Roman"/>
          <w:b/>
          <w:sz w:val="32"/>
          <w:szCs w:val="20"/>
          <w:lang w:eastAsia="ru-RU"/>
        </w:rPr>
        <w:t>А Д М И Н И С Т Р А Ц И Я</w:t>
      </w:r>
    </w:p>
    <w:p w:rsidR="000314D8" w:rsidRPr="00E86AEB" w:rsidRDefault="000314D8" w:rsidP="000314D8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b/>
          <w:sz w:val="16"/>
          <w:szCs w:val="20"/>
          <w:lang w:eastAsia="ru-RU"/>
        </w:rPr>
      </w:pPr>
    </w:p>
    <w:p w:rsidR="000314D8" w:rsidRPr="00E86AEB" w:rsidRDefault="000314D8" w:rsidP="000314D8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4"/>
          <w:lang w:eastAsia="ru-RU"/>
        </w:rPr>
      </w:pPr>
      <w:r w:rsidRPr="00E86AEB">
        <w:rPr>
          <w:rFonts w:ascii="Arial" w:eastAsia="Times New Roman" w:hAnsi="Arial" w:cs="Times New Roman"/>
          <w:b/>
          <w:sz w:val="24"/>
          <w:szCs w:val="24"/>
          <w:lang w:eastAsia="ru-RU"/>
        </w:rPr>
        <w:t xml:space="preserve">ГОРОДСКОГО ОКРУГА ЩЁЛКОВО   </w:t>
      </w:r>
    </w:p>
    <w:p w:rsidR="000314D8" w:rsidRPr="00E86AEB" w:rsidRDefault="000314D8" w:rsidP="000314D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20"/>
          <w:lang w:eastAsia="ru-RU"/>
        </w:rPr>
      </w:pPr>
    </w:p>
    <w:p w:rsidR="000314D8" w:rsidRPr="00E86AEB" w:rsidRDefault="000314D8" w:rsidP="000314D8">
      <w:pPr>
        <w:widowControl w:val="0"/>
        <w:spacing w:after="0" w:line="240" w:lineRule="auto"/>
        <w:outlineLvl w:val="4"/>
        <w:rPr>
          <w:rFonts w:ascii="Arial" w:eastAsia="Times New Roman" w:hAnsi="Arial" w:cs="Times New Roman"/>
          <w:sz w:val="18"/>
          <w:szCs w:val="20"/>
          <w:u w:val="single"/>
          <w:lang w:eastAsia="ru-RU"/>
        </w:rPr>
      </w:pPr>
      <w:r w:rsidRPr="00E86AEB">
        <w:rPr>
          <w:rFonts w:ascii="Arial" w:eastAsia="Times New Roman" w:hAnsi="Arial" w:cs="Times New Roman"/>
          <w:sz w:val="18"/>
          <w:szCs w:val="20"/>
          <w:u w:val="single"/>
          <w:lang w:eastAsia="ru-RU"/>
        </w:rPr>
        <w:t xml:space="preserve">пл.Ленина, дом </w:t>
      </w:r>
      <w:smartTag w:uri="urn:schemas-microsoft-com:office:smarttags" w:element="metricconverter">
        <w:smartTagPr>
          <w:attr w:name="ProductID" w:val="2, г"/>
        </w:smartTagPr>
        <w:r w:rsidRPr="00E86AEB">
          <w:rPr>
            <w:rFonts w:ascii="Arial" w:eastAsia="Times New Roman" w:hAnsi="Arial" w:cs="Times New Roman"/>
            <w:sz w:val="18"/>
            <w:szCs w:val="20"/>
            <w:u w:val="single"/>
            <w:lang w:eastAsia="ru-RU"/>
          </w:rPr>
          <w:t>2, г</w:t>
        </w:r>
      </w:smartTag>
      <w:r w:rsidRPr="00E86AEB">
        <w:rPr>
          <w:rFonts w:ascii="Arial" w:eastAsia="Times New Roman" w:hAnsi="Arial" w:cs="Times New Roman"/>
          <w:sz w:val="18"/>
          <w:szCs w:val="20"/>
          <w:u w:val="single"/>
          <w:lang w:eastAsia="ru-RU"/>
        </w:rPr>
        <w:t xml:space="preserve">.Щёлково, Московская область, 141100           </w:t>
      </w:r>
      <w:r>
        <w:rPr>
          <w:rFonts w:ascii="Arial" w:eastAsia="Times New Roman" w:hAnsi="Arial" w:cs="Times New Roman"/>
          <w:sz w:val="18"/>
          <w:szCs w:val="20"/>
          <w:u w:val="single"/>
          <w:lang w:eastAsia="ru-RU"/>
        </w:rPr>
        <w:t>________</w:t>
      </w:r>
      <w:r w:rsidRPr="00E86AEB">
        <w:rPr>
          <w:rFonts w:ascii="Arial" w:eastAsia="Times New Roman" w:hAnsi="Arial" w:cs="Times New Roman"/>
          <w:sz w:val="18"/>
          <w:szCs w:val="20"/>
          <w:u w:val="single"/>
          <w:lang w:eastAsia="ru-RU"/>
        </w:rPr>
        <w:t xml:space="preserve">    тел.(496)566-99-66, факс (496)566-96-90</w:t>
      </w:r>
    </w:p>
    <w:p w:rsidR="000314D8" w:rsidRPr="00E86AEB" w:rsidRDefault="000314D8" w:rsidP="000314D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4"/>
          <w:szCs w:val="20"/>
          <w:lang w:eastAsia="ru-RU"/>
        </w:rPr>
      </w:pPr>
      <w:r w:rsidRPr="00E86AEB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</w:t>
      </w:r>
    </w:p>
    <w:p w:rsidR="000314D8" w:rsidRPr="00E86AEB" w:rsidRDefault="000314D8" w:rsidP="000314D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"/>
          <w:szCs w:val="20"/>
          <w:lang w:eastAsia="ru-RU"/>
        </w:rPr>
      </w:pPr>
      <w:r w:rsidRPr="00E86AEB">
        <w:rPr>
          <w:rFonts w:ascii="Times New Roman" w:eastAsia="Times New Roman" w:hAnsi="Times New Roman" w:cs="Times New Roman"/>
          <w:sz w:val="16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314D8" w:rsidRPr="00E86AEB" w:rsidRDefault="000314D8" w:rsidP="000314D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"/>
          <w:szCs w:val="20"/>
          <w:lang w:eastAsia="ru-RU"/>
        </w:rPr>
      </w:pPr>
    </w:p>
    <w:p w:rsidR="000314D8" w:rsidRPr="00E86AEB" w:rsidRDefault="000314D8" w:rsidP="000314D8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  <w:r w:rsidRPr="00E86AEB">
        <w:rPr>
          <w:rFonts w:ascii="Times New Roman" w:eastAsia="Times New Roman" w:hAnsi="Times New Roman" w:cs="Times New Roman"/>
          <w:sz w:val="20"/>
          <w:szCs w:val="20"/>
          <w:lang w:eastAsia="ru-RU"/>
        </w:rPr>
        <w:t>от</w:t>
      </w:r>
      <w:r w:rsidRPr="00E86AEB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ab/>
      </w:r>
      <w:r w:rsidRPr="00E86AEB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ab/>
      </w:r>
      <w:r w:rsidRPr="00E86AEB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ab/>
      </w:r>
      <w:r w:rsidRPr="00E86AEB">
        <w:rPr>
          <w:rFonts w:ascii="Times New Roman" w:eastAsia="Times New Roman" w:hAnsi="Times New Roman" w:cs="Times New Roman"/>
          <w:sz w:val="20"/>
          <w:szCs w:val="20"/>
          <w:lang w:eastAsia="ru-RU"/>
        </w:rPr>
        <w:t>№</w:t>
      </w:r>
      <w:r w:rsidRPr="00E86AEB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ab/>
      </w:r>
      <w:r w:rsidRPr="00E86AEB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ab/>
      </w:r>
      <w:r w:rsidRPr="00E86AEB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ab/>
      </w:r>
    </w:p>
    <w:p w:rsidR="00165E8C" w:rsidRPr="00A26E0A" w:rsidRDefault="00165E8C" w:rsidP="00A26E0A">
      <w:pPr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bookmarkEnd w:id="3"/>
    <w:p w:rsidR="00A26E0A" w:rsidRPr="00A26E0A" w:rsidRDefault="00A26E0A" w:rsidP="00A26E0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5375"/>
      </w:tblGrid>
      <w:tr w:rsidR="00A26E0A" w:rsidRPr="00A26E0A" w:rsidTr="00933713">
        <w:tc>
          <w:tcPr>
            <w:tcW w:w="3969" w:type="dxa"/>
          </w:tcPr>
          <w:p w:rsidR="00A26E0A" w:rsidRPr="00A26E0A" w:rsidRDefault="00A26E0A" w:rsidP="00A26E0A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75" w:type="dxa"/>
          </w:tcPr>
          <w:p w:rsidR="00A26E0A" w:rsidRPr="00A26E0A" w:rsidRDefault="00A26E0A" w:rsidP="00A26E0A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6E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Кому:</w:t>
            </w:r>
          </w:p>
        </w:tc>
      </w:tr>
      <w:tr w:rsidR="00A26E0A" w:rsidRPr="00A26E0A" w:rsidTr="00933713">
        <w:tc>
          <w:tcPr>
            <w:tcW w:w="3969" w:type="dxa"/>
          </w:tcPr>
          <w:p w:rsidR="00A26E0A" w:rsidRPr="00A26E0A" w:rsidRDefault="00A26E0A" w:rsidP="00A26E0A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75" w:type="dxa"/>
            <w:tcBorders>
              <w:top w:val="single" w:sz="4" w:space="0" w:color="auto"/>
              <w:bottom w:val="single" w:sz="4" w:space="0" w:color="auto"/>
            </w:tcBorders>
          </w:tcPr>
          <w:p w:rsidR="00A26E0A" w:rsidRPr="00A26E0A" w:rsidRDefault="00A26E0A" w:rsidP="00A26E0A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26E0A" w:rsidRPr="00A26E0A" w:rsidTr="00933713">
        <w:tc>
          <w:tcPr>
            <w:tcW w:w="3969" w:type="dxa"/>
          </w:tcPr>
          <w:p w:rsidR="00A26E0A" w:rsidRPr="00A26E0A" w:rsidRDefault="00A26E0A" w:rsidP="00A26E0A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75" w:type="dxa"/>
            <w:tcBorders>
              <w:top w:val="single" w:sz="4" w:space="0" w:color="auto"/>
              <w:bottom w:val="single" w:sz="4" w:space="0" w:color="auto"/>
            </w:tcBorders>
          </w:tcPr>
          <w:p w:rsidR="00A26E0A" w:rsidRPr="00A26E0A" w:rsidRDefault="00A26E0A" w:rsidP="00B756B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E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ФИО</w:t>
            </w:r>
            <w:r w:rsidR="00B756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(при наличии) физического лица</w:t>
            </w:r>
          </w:p>
        </w:tc>
      </w:tr>
    </w:tbl>
    <w:p w:rsidR="00A26E0A" w:rsidRDefault="00A26E0A" w:rsidP="00A26E0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13446" w:rsidRPr="00A26E0A" w:rsidRDefault="00813446" w:rsidP="00A26E0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26E0A" w:rsidRPr="00A26E0A" w:rsidRDefault="00A26E0A" w:rsidP="00A26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6E0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</w:p>
    <w:p w:rsidR="00A26E0A" w:rsidRPr="00A26E0A" w:rsidRDefault="00972202" w:rsidP="00797931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об </w:t>
      </w:r>
      <w:r w:rsidRPr="009D1D9F"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изменени</w:t>
      </w:r>
      <w:r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 xml:space="preserve">и </w:t>
      </w:r>
      <w:r w:rsidR="009D1D9F" w:rsidRPr="009D1D9F">
        <w:rPr>
          <w:rFonts w:ascii="Times New Roman" w:eastAsia="Calibri" w:hAnsi="Times New Roman" w:cs="Times New Roman"/>
          <w:sz w:val="28"/>
          <w:szCs w:val="28"/>
        </w:rPr>
        <w:t>сведений в реестр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="009D1D9F" w:rsidRPr="009D1D9F">
        <w:rPr>
          <w:rFonts w:ascii="Times New Roman" w:eastAsia="Calibri" w:hAnsi="Times New Roman" w:cs="Times New Roman"/>
          <w:sz w:val="28"/>
          <w:szCs w:val="28"/>
        </w:rPr>
        <w:t xml:space="preserve"> транспортных средств, принадлежащих пользователям</w:t>
      </w:r>
      <w:r w:rsidR="00C6400B">
        <w:rPr>
          <w:rFonts w:ascii="Times New Roman" w:eastAsia="Calibri" w:hAnsi="Times New Roman" w:cs="Times New Roman"/>
          <w:sz w:val="28"/>
          <w:szCs w:val="28"/>
        </w:rPr>
        <w:t>, которые оформили резидентские парковочные разрешения или абонементы</w:t>
      </w:r>
      <w:r w:rsidR="009D1D9F" w:rsidRPr="009D1D9F">
        <w:rPr>
          <w:rFonts w:ascii="Times New Roman" w:eastAsia="Calibri" w:hAnsi="Times New Roman" w:cs="Times New Roman"/>
          <w:sz w:val="28"/>
          <w:szCs w:val="28"/>
        </w:rPr>
        <w:t xml:space="preserve"> на парковки (парковочные места), расположенные </w:t>
      </w:r>
      <w:ins w:id="10" w:author="Скобелева Карина Олеговна" w:date="2025-09-04T16:52:00Z">
        <w:r w:rsidR="000314D8">
          <w:rPr>
            <w:rFonts w:ascii="Times New Roman" w:eastAsia="Calibri" w:hAnsi="Times New Roman" w:cs="Times New Roman"/>
            <w:sz w:val="28"/>
            <w:szCs w:val="28"/>
          </w:rPr>
          <w:br/>
        </w:r>
      </w:ins>
      <w:r w:rsidR="009D1D9F" w:rsidRPr="009D1D9F">
        <w:rPr>
          <w:rFonts w:ascii="Times New Roman" w:eastAsia="Calibri" w:hAnsi="Times New Roman" w:cs="Times New Roman"/>
          <w:sz w:val="28"/>
          <w:szCs w:val="28"/>
        </w:rPr>
        <w:lastRenderedPageBreak/>
        <w:t>на автомобильных дорогах общего пользования муниципального значения Московской области</w:t>
      </w:r>
      <w:r w:rsidR="00A94977" w:rsidRPr="00A949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26E0A" w:rsidRPr="00A26E0A" w:rsidRDefault="00A26E0A" w:rsidP="00A26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26E0A" w:rsidRPr="00A26E0A" w:rsidRDefault="00165E8C" w:rsidP="009D1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Ваш</w:t>
      </w:r>
      <w:r w:rsidR="00A26E0A" w:rsidRPr="00A26E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Запрос</w:t>
      </w:r>
      <w:r w:rsidR="00D176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 </w:t>
      </w:r>
      <w:r w:rsidR="00A26E0A" w:rsidRPr="00A26E0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 № ______</w:t>
      </w:r>
      <w:r w:rsidR="00D176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1D9F" w:rsidRPr="009D1D9F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предоставлении муниципальной услуги «</w:t>
      </w:r>
      <w:r w:rsidR="00C6400B" w:rsidRPr="009D1D9F"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Внесение (изменение, исключение)</w:t>
      </w:r>
      <w:r w:rsidR="00C6400B"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 xml:space="preserve"> </w:t>
      </w:r>
      <w:r w:rsidR="009D1D9F" w:rsidRPr="009D1D9F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сведений в реестр транспортных средств, принадлежащих пользователям</w:t>
      </w:r>
      <w:r w:rsidR="00C640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которые оформили резидентские парковочные разрешения </w:t>
      </w:r>
      <w:r w:rsidR="009D1D9F" w:rsidRPr="009D1D9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парковки (парковочные места), расположенные на автомобильных дорогах общего пользования муниципального значения Московской области»</w:t>
      </w:r>
      <w:r w:rsidR="00D17642">
        <w:rPr>
          <w:rFonts w:ascii="Times New Roman" w:eastAsia="Calibri" w:hAnsi="Times New Roman" w:cs="Times New Roman"/>
          <w:sz w:val="28"/>
          <w:szCs w:val="28"/>
        </w:rPr>
        <w:t xml:space="preserve"> в </w:t>
      </w:r>
      <w:r w:rsidR="00064485">
        <w:rPr>
          <w:rFonts w:ascii="Times New Roman" w:eastAsia="Calibri" w:hAnsi="Times New Roman" w:cs="Times New Roman"/>
          <w:sz w:val="28"/>
          <w:szCs w:val="28"/>
        </w:rPr>
        <w:t xml:space="preserve">части </w:t>
      </w:r>
      <w:r w:rsidR="001146FF">
        <w:rPr>
          <w:rFonts w:ascii="Times New Roman" w:eastAsia="Calibri" w:hAnsi="Times New Roman" w:cs="Times New Roman"/>
          <w:sz w:val="28"/>
          <w:szCs w:val="28"/>
        </w:rPr>
        <w:t>изменения</w:t>
      </w:r>
      <w:r w:rsidR="004C1479" w:rsidRPr="004C1479">
        <w:rPr>
          <w:rFonts w:ascii="Times New Roman" w:eastAsia="Calibri" w:hAnsi="Times New Roman" w:cs="Times New Roman"/>
          <w:sz w:val="28"/>
          <w:szCs w:val="28"/>
        </w:rPr>
        <w:t xml:space="preserve"> сведений</w:t>
      </w:r>
      <w:r w:rsidR="00D17642">
        <w:rPr>
          <w:rFonts w:ascii="Times New Roman" w:eastAsia="Calibri" w:hAnsi="Times New Roman" w:cs="Times New Roman"/>
          <w:sz w:val="28"/>
          <w:szCs w:val="28"/>
        </w:rPr>
        <w:t xml:space="preserve"> в </w:t>
      </w:r>
      <w:r w:rsidR="004C1479" w:rsidRPr="004C1479">
        <w:rPr>
          <w:rFonts w:ascii="Times New Roman" w:eastAsia="Calibri" w:hAnsi="Times New Roman" w:cs="Times New Roman"/>
          <w:sz w:val="28"/>
          <w:szCs w:val="28"/>
        </w:rPr>
        <w:t>реестр</w:t>
      </w:r>
      <w:r w:rsidR="00972202">
        <w:rPr>
          <w:rFonts w:ascii="Times New Roman" w:eastAsia="Calibri" w:hAnsi="Times New Roman" w:cs="Times New Roman"/>
          <w:sz w:val="28"/>
          <w:szCs w:val="28"/>
        </w:rPr>
        <w:t>е</w:t>
      </w:r>
      <w:r w:rsidR="004C1479" w:rsidRPr="004C147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D1D9F" w:rsidRPr="009D1D9F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транспортных средств, принадлежащих пользователям</w:t>
      </w:r>
      <w:r w:rsidR="00C640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которые оформили резидентские парковочные разрешения </w:t>
      </w:r>
      <w:r w:rsidR="009D1D9F" w:rsidRPr="009D1D9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парковки (парковочные места), расположенные на автомобильных дорогах общего пользования муниципального значения Московской области</w:t>
      </w:r>
      <w:r w:rsidR="00972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Реестр),</w:t>
      </w:r>
      <w:r w:rsidR="00A26E0A" w:rsidRPr="00A26E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рассмотрен.</w:t>
      </w:r>
    </w:p>
    <w:p w:rsidR="00A26E0A" w:rsidRPr="00A26E0A" w:rsidRDefault="009D1D9F" w:rsidP="00A26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Администрацией </w:t>
      </w:r>
      <w:r w:rsidR="000314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округа Щёлково </w:t>
      </w:r>
      <w:r w:rsidR="000314D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932AE">
        <w:rPr>
          <w:rFonts w:ascii="Times New Roman" w:eastAsia="Times New Roman" w:hAnsi="Times New Roman" w:cs="Times New Roman"/>
          <w:sz w:val="28"/>
          <w:szCs w:val="28"/>
        </w:rPr>
        <w:t>Московской области</w:t>
      </w:r>
      <w:r w:rsidR="00A26E0A" w:rsidRPr="00A26E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положительное решение</w:t>
      </w:r>
      <w:r w:rsidR="00D176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="00972202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D1764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77B7A" w:rsidRPr="00877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146FF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</w:t>
      </w:r>
      <w:r w:rsidR="00972202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сведений</w:t>
      </w:r>
      <w:r w:rsidR="00D176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 </w:t>
      </w:r>
      <w:r w:rsidR="00972202" w:rsidRPr="00877B7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Реестр</w:t>
      </w:r>
      <w:r w:rsidR="0097220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972202" w:rsidRPr="00877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7642">
        <w:rPr>
          <w:rFonts w:ascii="Times New Roman" w:eastAsia="Times New Roman" w:hAnsi="Times New Roman" w:cs="Times New Roman"/>
          <w:sz w:val="28"/>
          <w:szCs w:val="28"/>
          <w:lang w:eastAsia="ru-RU"/>
        </w:rPr>
        <w:t>в </w:t>
      </w:r>
      <w:r w:rsidR="00A26E0A" w:rsidRPr="00A26E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отношении транспортного средства</w:t>
      </w:r>
      <w:r w:rsidR="00D176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 </w:t>
      </w:r>
      <w:r w:rsidR="004F77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государственным </w:t>
      </w:r>
      <w:r w:rsidR="00F4514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регистрационном</w:t>
      </w:r>
      <w:r w:rsidR="004F77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знаком</w:t>
      </w:r>
      <w:r w:rsidR="00561D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_________.</w:t>
      </w:r>
    </w:p>
    <w:p w:rsidR="004F77DC" w:rsidRDefault="00587C95" w:rsidP="00A26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7C9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 записи</w:t>
      </w:r>
      <w:r w:rsidR="00D176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 </w:t>
      </w:r>
      <w:r w:rsidRPr="00587C9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Реестре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_______.</w:t>
      </w:r>
    </w:p>
    <w:p w:rsidR="00E94034" w:rsidRDefault="00E94034" w:rsidP="00E940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4034" w:rsidRDefault="00E94034" w:rsidP="00E940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Номер(а) парковки(ок) общего пользования _________________</w:t>
      </w:r>
      <w:r w:rsidR="00EB46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4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61DA2" w:rsidRDefault="00561DA2" w:rsidP="00561DA2">
      <w:p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724F" w:rsidRDefault="00F3724F" w:rsidP="00F3724F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</w:t>
      </w:r>
      <w:r w:rsidRPr="00A84777">
        <w:rPr>
          <w:rFonts w:ascii="Times New Roman" w:eastAsia="Calibri" w:hAnsi="Times New Roman" w:cs="Times New Roman"/>
          <w:sz w:val="28"/>
          <w:szCs w:val="28"/>
        </w:rPr>
        <w:t xml:space="preserve">полномоченное </w:t>
      </w:r>
    </w:p>
    <w:p w:rsidR="00561DA2" w:rsidRPr="00761EF5" w:rsidRDefault="00F3724F" w:rsidP="00F3724F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D29188" wp14:editId="3925E1F4">
                <wp:simplePos x="0" y="0"/>
                <wp:positionH relativeFrom="column">
                  <wp:posOffset>2682240</wp:posOffset>
                </wp:positionH>
                <wp:positionV relativeFrom="paragraph">
                  <wp:posOffset>325120</wp:posOffset>
                </wp:positionV>
                <wp:extent cx="2133600" cy="581025"/>
                <wp:effectExtent l="0" t="0" r="19050" b="28575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0" cy="5810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724F" w:rsidRPr="00A84777" w:rsidRDefault="00F3724F" w:rsidP="00F3724F">
                            <w:p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after="0" w:line="240" w:lineRule="auto"/>
                              <w:ind w:firstLine="142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Место для штампа ЭЦП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D29188" id="Прямоугольник 3" o:spid="_x0000_s1026" style="position:absolute;left:0;text-align:left;margin-left:211.2pt;margin-top:25.6pt;width:168pt;height:4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" fillcolor="white [3201]" strokecolor="black [3200]" strokeweight="1pt">
                <v:textbox>
                  <w:txbxContent>
                    <w:p w:rsidR="00F3724F" w:rsidRPr="00A84777" w:rsidRDefault="00F3724F" w:rsidP="00F3724F">
                      <w:p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after="0" w:line="240" w:lineRule="auto"/>
                        <w:ind w:firstLine="142"/>
                        <w:jc w:val="center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Место для штампа ЭЦП</w:t>
                      </w:r>
                    </w:p>
                  </w:txbxContent>
                </v:textbox>
              </v:rect>
            </w:pict>
          </mc:Fallback>
        </mc:AlternateContent>
      </w:r>
      <w:r w:rsidRPr="00A84777">
        <w:rPr>
          <w:rFonts w:ascii="Times New Roman" w:eastAsia="Calibri" w:hAnsi="Times New Roman" w:cs="Times New Roman"/>
          <w:sz w:val="28"/>
          <w:szCs w:val="28"/>
        </w:rPr>
        <w:t xml:space="preserve">должностное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лицо </w:t>
      </w:r>
      <w:r w:rsidR="002A3676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 w:rsidRPr="00A84777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  <w:t xml:space="preserve">        </w:t>
      </w:r>
      <w:r w:rsidRPr="00A84777">
        <w:rPr>
          <w:rFonts w:ascii="Times New Roman" w:eastAsia="Calibri" w:hAnsi="Times New Roman" w:cs="Times New Roman"/>
          <w:sz w:val="28"/>
          <w:szCs w:val="28"/>
        </w:rPr>
        <w:t>И.О. Фамилия</w:t>
      </w:r>
    </w:p>
    <w:sectPr w:rsidR="00561DA2" w:rsidRPr="00761E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Скобелева Карина Олеговна">
    <w15:presenceInfo w15:providerId="AD" w15:userId="S-1-5-21-619459849-1650392152-4019135729-659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trackRevisio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1692"/>
    <w:rsid w:val="000314D8"/>
    <w:rsid w:val="00064485"/>
    <w:rsid w:val="000A6EF9"/>
    <w:rsid w:val="001146FF"/>
    <w:rsid w:val="001312F4"/>
    <w:rsid w:val="00162DE9"/>
    <w:rsid w:val="00165E8C"/>
    <w:rsid w:val="0021066F"/>
    <w:rsid w:val="00283C93"/>
    <w:rsid w:val="002A3676"/>
    <w:rsid w:val="00393448"/>
    <w:rsid w:val="003C19A5"/>
    <w:rsid w:val="004C1479"/>
    <w:rsid w:val="004F77DC"/>
    <w:rsid w:val="00561DA2"/>
    <w:rsid w:val="00587C95"/>
    <w:rsid w:val="00621692"/>
    <w:rsid w:val="006B48DA"/>
    <w:rsid w:val="00761EF5"/>
    <w:rsid w:val="00797931"/>
    <w:rsid w:val="007A1B37"/>
    <w:rsid w:val="00813446"/>
    <w:rsid w:val="00842F5B"/>
    <w:rsid w:val="00877B7A"/>
    <w:rsid w:val="008932AE"/>
    <w:rsid w:val="008A3E64"/>
    <w:rsid w:val="008A4BEA"/>
    <w:rsid w:val="008B020F"/>
    <w:rsid w:val="00907EEB"/>
    <w:rsid w:val="00972202"/>
    <w:rsid w:val="009B762A"/>
    <w:rsid w:val="009D1D9F"/>
    <w:rsid w:val="00A15790"/>
    <w:rsid w:val="00A26E0A"/>
    <w:rsid w:val="00A919B0"/>
    <w:rsid w:val="00A94977"/>
    <w:rsid w:val="00B533EC"/>
    <w:rsid w:val="00B756BA"/>
    <w:rsid w:val="00C51FDD"/>
    <w:rsid w:val="00C6400B"/>
    <w:rsid w:val="00D17642"/>
    <w:rsid w:val="00D907BE"/>
    <w:rsid w:val="00E94034"/>
    <w:rsid w:val="00EB462B"/>
    <w:rsid w:val="00F3724F"/>
    <w:rsid w:val="00F4514D"/>
    <w:rsid w:val="00FD7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131950E"/>
  <w15:chartTrackingRefBased/>
  <w15:docId w15:val="{7AF16BE0-4544-42ED-B2FE-2276C68EF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A26E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A26E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314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314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Гончаренко Алина Сергеевна</dc:creator>
  <cp:keywords/>
  <dc:description/>
  <cp:lastModifiedBy>Скобелева Карина Олеговна</cp:lastModifiedBy>
  <cp:revision>4</cp:revision>
  <dcterms:created xsi:type="dcterms:W3CDTF">2025-08-06T16:10:00Z</dcterms:created>
  <dcterms:modified xsi:type="dcterms:W3CDTF">2025-10-21T13:23:00Z</dcterms:modified>
</cp:coreProperties>
</file>